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846" w:rsidRPr="00896846" w:rsidRDefault="00896846" w:rsidP="00896846">
      <w:pPr>
        <w:jc w:val="right"/>
        <w:rPr>
          <w:rFonts w:ascii="Arial" w:hAnsi="Arial" w:cs="Arial"/>
          <w:sz w:val="24"/>
        </w:rPr>
      </w:pPr>
      <w:proofErr w:type="spellStart"/>
      <w:r w:rsidRPr="00896846">
        <w:rPr>
          <w:rFonts w:ascii="Arial" w:hAnsi="Arial" w:cs="Arial"/>
          <w:sz w:val="24"/>
        </w:rPr>
        <w:t>Jissel</w:t>
      </w:r>
      <w:proofErr w:type="spellEnd"/>
      <w:r w:rsidRPr="00896846">
        <w:rPr>
          <w:rFonts w:ascii="Arial" w:hAnsi="Arial" w:cs="Arial"/>
          <w:sz w:val="24"/>
        </w:rPr>
        <w:t xml:space="preserve"> </w:t>
      </w:r>
      <w:proofErr w:type="spellStart"/>
      <w:r w:rsidRPr="00896846">
        <w:rPr>
          <w:rFonts w:ascii="Arial" w:hAnsi="Arial" w:cs="Arial"/>
          <w:sz w:val="24"/>
        </w:rPr>
        <w:t>Anaid</w:t>
      </w:r>
      <w:proofErr w:type="spellEnd"/>
      <w:r w:rsidRPr="00896846">
        <w:rPr>
          <w:rFonts w:ascii="Arial" w:hAnsi="Arial" w:cs="Arial"/>
          <w:sz w:val="24"/>
        </w:rPr>
        <w:t xml:space="preserve"> Arana Tinajero</w:t>
      </w:r>
    </w:p>
    <w:p w:rsidR="00C329E4" w:rsidRDefault="00456377">
      <w:pPr>
        <w:rPr>
          <w:rFonts w:ascii="Arial" w:hAnsi="Arial" w:cs="Arial"/>
          <w:b/>
          <w:sz w:val="28"/>
        </w:rPr>
      </w:pPr>
      <w:r w:rsidRPr="00456377">
        <w:rPr>
          <w:rFonts w:ascii="Arial" w:hAnsi="Arial" w:cs="Arial"/>
          <w:b/>
          <w:sz w:val="28"/>
        </w:rPr>
        <w:t>EVALUACI</w:t>
      </w:r>
      <w:r w:rsidR="00413E4B">
        <w:rPr>
          <w:rFonts w:ascii="Arial" w:hAnsi="Arial" w:cs="Arial"/>
          <w:b/>
          <w:sz w:val="28"/>
        </w:rPr>
        <w:t>Ó</w:t>
      </w:r>
      <w:r w:rsidRPr="00456377">
        <w:rPr>
          <w:rFonts w:ascii="Arial" w:hAnsi="Arial" w:cs="Arial"/>
          <w:b/>
          <w:sz w:val="28"/>
        </w:rPr>
        <w:t>N EDUCATIVA</w:t>
      </w:r>
    </w:p>
    <w:p w:rsidR="00456377" w:rsidRDefault="00456377" w:rsidP="00782466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Como sabemos existen muchas clases de evaluación, en este escrito hablare específicamente de la </w:t>
      </w:r>
      <w:r w:rsidR="00A4357D">
        <w:rPr>
          <w:rFonts w:ascii="Arial" w:hAnsi="Arial" w:cs="Arial"/>
          <w:sz w:val="24"/>
        </w:rPr>
        <w:t>evaluación</w:t>
      </w:r>
      <w:r>
        <w:rPr>
          <w:rFonts w:ascii="Arial" w:hAnsi="Arial" w:cs="Arial"/>
          <w:sz w:val="24"/>
        </w:rPr>
        <w:t xml:space="preserve"> educativa, la cual nos permite reflexionar acerca de la evaluación como una estrategia útil y necesaria para el mejoramiento de la calidad de la educación. </w:t>
      </w:r>
    </w:p>
    <w:p w:rsidR="00E81A67" w:rsidRDefault="00E81A67" w:rsidP="00782466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evaluación</w:t>
      </w:r>
      <w:r w:rsidR="00061B6E">
        <w:rPr>
          <w:rFonts w:ascii="Arial" w:hAnsi="Arial" w:cs="Arial"/>
          <w:sz w:val="24"/>
        </w:rPr>
        <w:t xml:space="preserve"> educativa tiene su origen en los primeros años de siglo XX en Estados Unidos. Influida por las ideas de progreso de la administración científica y por la ideología de la eficiencia social.</w:t>
      </w:r>
      <w:commentRangeStart w:id="0"/>
      <w:r w:rsidR="00061B6E">
        <w:rPr>
          <w:rFonts w:ascii="Arial" w:hAnsi="Arial" w:cs="Arial"/>
          <w:sz w:val="24"/>
        </w:rPr>
        <w:t xml:space="preserve"> Surgiendo </w:t>
      </w:r>
      <w:r>
        <w:rPr>
          <w:rFonts w:ascii="Arial" w:hAnsi="Arial" w:cs="Arial"/>
          <w:sz w:val="24"/>
        </w:rPr>
        <w:t xml:space="preserve"> como herramienta </w:t>
      </w:r>
      <w:r w:rsidR="00413E4B">
        <w:rPr>
          <w:rFonts w:ascii="Arial" w:hAnsi="Arial" w:cs="Arial"/>
          <w:sz w:val="24"/>
        </w:rPr>
        <w:t xml:space="preserve">de control, a través de ella los establecimientos  de enseñanza no solamente controlan el </w:t>
      </w:r>
      <w:proofErr w:type="gramStart"/>
      <w:r w:rsidR="00413E4B">
        <w:rPr>
          <w:rFonts w:ascii="Arial" w:hAnsi="Arial" w:cs="Arial"/>
          <w:sz w:val="24"/>
        </w:rPr>
        <w:t>aprendizaje</w:t>
      </w:r>
      <w:proofErr w:type="gramEnd"/>
      <w:r w:rsidR="00413E4B">
        <w:rPr>
          <w:rFonts w:ascii="Arial" w:hAnsi="Arial" w:cs="Arial"/>
          <w:sz w:val="24"/>
        </w:rPr>
        <w:t xml:space="preserve"> de los alumnos, sino que además permite ejercer un control sobre las tareas que realizan  los maestros. </w:t>
      </w:r>
      <w:commentRangeEnd w:id="0"/>
      <w:r w:rsidR="00B26623">
        <w:rPr>
          <w:rStyle w:val="Refdecomentario"/>
        </w:rPr>
        <w:commentReference w:id="0"/>
      </w:r>
    </w:p>
    <w:p w:rsidR="00A4357D" w:rsidRDefault="00A4357D" w:rsidP="00782466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propósito de este texto es exponer los conceptos de evaluación</w:t>
      </w:r>
      <w:r w:rsidR="00E81A67">
        <w:rPr>
          <w:rFonts w:ascii="Arial" w:hAnsi="Arial" w:cs="Arial"/>
          <w:sz w:val="24"/>
        </w:rPr>
        <w:t>, función y tipos de evaluación</w:t>
      </w:r>
      <w:r>
        <w:rPr>
          <w:rFonts w:ascii="Arial" w:hAnsi="Arial" w:cs="Arial"/>
          <w:sz w:val="24"/>
        </w:rPr>
        <w:t>.</w:t>
      </w:r>
      <w:r w:rsidR="00F4415A">
        <w:rPr>
          <w:rFonts w:ascii="Arial" w:hAnsi="Arial" w:cs="Arial"/>
          <w:sz w:val="24"/>
        </w:rPr>
        <w:t xml:space="preserve"> Tratando de que no exista confusión entre c</w:t>
      </w:r>
      <w:r w:rsidR="00E81A67">
        <w:rPr>
          <w:rFonts w:ascii="Arial" w:hAnsi="Arial" w:cs="Arial"/>
          <w:sz w:val="24"/>
        </w:rPr>
        <w:t>onceptos similares a este, dando</w:t>
      </w:r>
      <w:r w:rsidR="00F4415A">
        <w:rPr>
          <w:rFonts w:ascii="Arial" w:hAnsi="Arial" w:cs="Arial"/>
          <w:sz w:val="24"/>
        </w:rPr>
        <w:t xml:space="preserve"> una breve explicación de lo que se trata cada uno de estos.</w:t>
      </w:r>
    </w:p>
    <w:p w:rsidR="00456377" w:rsidRDefault="00F4415A" w:rsidP="00782466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Comenzare definiendo la </w:t>
      </w:r>
      <w:r w:rsidR="005C2C58">
        <w:rPr>
          <w:rFonts w:ascii="Arial" w:hAnsi="Arial" w:cs="Arial"/>
          <w:sz w:val="24"/>
        </w:rPr>
        <w:t xml:space="preserve">evaluación como un proceso </w:t>
      </w:r>
      <w:r w:rsidR="00A4357D">
        <w:rPr>
          <w:rFonts w:ascii="Arial" w:hAnsi="Arial" w:cs="Arial"/>
          <w:sz w:val="24"/>
        </w:rPr>
        <w:t>que tiene como finalidad determinar el grado de eficacia y eficiencia, con que han sido empleados los recursos destinados a alcanzar los objetivos previstos, posibilitando la determinación de las desviaciones y la adopción de medidas correctivas que garanticen el cumplimiento adecuado de las metas determinadas.</w:t>
      </w:r>
    </w:p>
    <w:p w:rsidR="00F4415A" w:rsidRDefault="00F4415A" w:rsidP="00782466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También la evaluación es una actividad o proceso sistemático de identificación recogida o procedimiento de datos sobre elementos o hechos educativos.</w:t>
      </w:r>
    </w:p>
    <w:p w:rsidR="00F4415A" w:rsidRDefault="00F4415A" w:rsidP="00782466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Otro concepto con el que se puede confundir la evaluación es con la calificación. El </w:t>
      </w:r>
      <w:r w:rsidR="00E81A67">
        <w:rPr>
          <w:rFonts w:ascii="Arial" w:hAnsi="Arial" w:cs="Arial"/>
          <w:sz w:val="24"/>
        </w:rPr>
        <w:t>término</w:t>
      </w:r>
      <w:r>
        <w:rPr>
          <w:rFonts w:ascii="Arial" w:hAnsi="Arial" w:cs="Arial"/>
          <w:sz w:val="24"/>
        </w:rPr>
        <w:t xml:space="preserve"> de educación</w:t>
      </w:r>
      <w:proofErr w:type="gramStart"/>
      <w:ins w:id="1" w:author="Ana Maritza Vega Jauregui" w:date="2011-10-21T19:06:00Z">
        <w:r w:rsidR="00B26623">
          <w:rPr>
            <w:rFonts w:ascii="Arial" w:hAnsi="Arial" w:cs="Arial"/>
            <w:sz w:val="24"/>
          </w:rPr>
          <w:t>?</w:t>
        </w:r>
      </w:ins>
      <w:proofErr w:type="gramEnd"/>
      <w:r>
        <w:rPr>
          <w:rFonts w:ascii="Arial" w:hAnsi="Arial" w:cs="Arial"/>
          <w:sz w:val="24"/>
        </w:rPr>
        <w:t xml:space="preserve"> solo se refiere a la valoración de conducta </w:t>
      </w:r>
      <w:r w:rsidR="00E81A67">
        <w:rPr>
          <w:rFonts w:ascii="Arial" w:hAnsi="Arial" w:cs="Arial"/>
          <w:sz w:val="24"/>
        </w:rPr>
        <w:t xml:space="preserve">de los alumnos. Por lo tanto es una actividad más restringida que evaluar, </w:t>
      </w:r>
      <w:commentRangeStart w:id="2"/>
      <w:r w:rsidR="00E81A67">
        <w:rPr>
          <w:rFonts w:ascii="Arial" w:hAnsi="Arial" w:cs="Arial"/>
          <w:sz w:val="24"/>
        </w:rPr>
        <w:t xml:space="preserve">por ejemplo si la calificación es de expresión cualitativa </w:t>
      </w:r>
      <w:r w:rsidR="00413E4B">
        <w:rPr>
          <w:rFonts w:ascii="Arial" w:hAnsi="Arial" w:cs="Arial"/>
          <w:sz w:val="24"/>
        </w:rPr>
        <w:t>(</w:t>
      </w:r>
      <w:r w:rsidR="00E81A67">
        <w:rPr>
          <w:rFonts w:ascii="Arial" w:hAnsi="Arial" w:cs="Arial"/>
          <w:sz w:val="24"/>
        </w:rPr>
        <w:t>se calificara como apto o no apto</w:t>
      </w:r>
      <w:r w:rsidR="00413E4B">
        <w:rPr>
          <w:rFonts w:ascii="Arial" w:hAnsi="Arial" w:cs="Arial"/>
          <w:sz w:val="24"/>
        </w:rPr>
        <w:t>)</w:t>
      </w:r>
      <w:r w:rsidR="00E81A67">
        <w:rPr>
          <w:rFonts w:ascii="Arial" w:hAnsi="Arial" w:cs="Arial"/>
          <w:sz w:val="24"/>
        </w:rPr>
        <w:t xml:space="preserve">, o bien si la calificación es de expresión cuantitativa </w:t>
      </w:r>
      <w:r w:rsidR="00413E4B">
        <w:rPr>
          <w:rFonts w:ascii="Arial" w:hAnsi="Arial" w:cs="Arial"/>
          <w:sz w:val="24"/>
        </w:rPr>
        <w:t>(</w:t>
      </w:r>
      <w:r w:rsidR="00E81A67">
        <w:rPr>
          <w:rFonts w:ascii="Arial" w:hAnsi="Arial" w:cs="Arial"/>
          <w:sz w:val="24"/>
        </w:rPr>
        <w:t>se calificara con un 8, 6, 10</w:t>
      </w:r>
      <w:r w:rsidR="00413E4B">
        <w:rPr>
          <w:rFonts w:ascii="Arial" w:hAnsi="Arial" w:cs="Arial"/>
          <w:sz w:val="24"/>
        </w:rPr>
        <w:t>) de juicio de valor que emitimos sobre la actividad y logros del alumno.</w:t>
      </w:r>
      <w:commentRangeEnd w:id="2"/>
      <w:r w:rsidR="00B26623">
        <w:rPr>
          <w:rStyle w:val="Refdecomentario"/>
        </w:rPr>
        <w:commentReference w:id="2"/>
      </w:r>
    </w:p>
    <w:p w:rsidR="00413E4B" w:rsidRDefault="00413E4B" w:rsidP="00782466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juicio de valor puede ser expresado mediante palabras comunes de tipo descriptivo y no necesariamente calificativos de “bueno” o “malo”.</w:t>
      </w:r>
    </w:p>
    <w:p w:rsidR="00CB47D3" w:rsidRDefault="00CB47D3" w:rsidP="00782466">
      <w:pPr>
        <w:jc w:val="both"/>
        <w:rPr>
          <w:ins w:id="3" w:author="Ana Maritza Vega Jauregui" w:date="2011-10-21T19:17:00Z"/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Los tipos de evaluación se utilizan dependiendo de la función del propósito de la evaluación.</w:t>
      </w:r>
    </w:p>
    <w:p w:rsidR="00730360" w:rsidRDefault="00730360" w:rsidP="00730360">
      <w:pPr>
        <w:jc w:val="both"/>
        <w:rPr>
          <w:ins w:id="4" w:author="Ana Maritza Vega Jauregui" w:date="2011-10-21T19:20:00Z"/>
          <w:rFonts w:ascii="Arial" w:hAnsi="Arial" w:cs="Arial"/>
          <w:sz w:val="24"/>
        </w:rPr>
      </w:pPr>
      <w:proofErr w:type="spellStart"/>
      <w:ins w:id="5" w:author="Ana Maritza Vega Jauregui" w:date="2011-10-21T19:20:00Z">
        <w:r>
          <w:rPr>
            <w:rFonts w:ascii="Arial" w:hAnsi="Arial" w:cs="Arial"/>
            <w:sz w:val="24"/>
          </w:rPr>
          <w:t>Jissel</w:t>
        </w:r>
        <w:proofErr w:type="spellEnd"/>
        <w:r>
          <w:rPr>
            <w:rFonts w:ascii="Arial" w:hAnsi="Arial" w:cs="Arial"/>
            <w:sz w:val="24"/>
          </w:rPr>
          <w:t xml:space="preserve"> </w:t>
        </w:r>
      </w:ins>
    </w:p>
    <w:p w:rsidR="00730360" w:rsidRDefault="00730360" w:rsidP="00730360">
      <w:pPr>
        <w:jc w:val="both"/>
        <w:rPr>
          <w:ins w:id="6" w:author="Ana Maritza Vega Jauregui" w:date="2011-10-21T19:20:00Z"/>
          <w:rFonts w:ascii="Arial" w:hAnsi="Arial" w:cs="Arial"/>
          <w:sz w:val="24"/>
        </w:rPr>
      </w:pPr>
      <w:ins w:id="7" w:author="Ana Maritza Vega Jauregui" w:date="2011-10-21T19:20:00Z">
        <w:r>
          <w:rPr>
            <w:rFonts w:ascii="Arial" w:hAnsi="Arial" w:cs="Arial"/>
            <w:sz w:val="24"/>
          </w:rPr>
          <w:lastRenderedPageBreak/>
          <w:t xml:space="preserve">En tu trabajo explicas las diferentes clasificaciones de la evaluación, pero queda pendiente tu opinión de cada una de estas. </w:t>
        </w:r>
        <w:r>
          <w:rPr>
            <w:rFonts w:ascii="Arial" w:hAnsi="Arial" w:cs="Arial"/>
            <w:sz w:val="24"/>
          </w:rPr>
          <w:t>Además</w:t>
        </w:r>
        <w:r>
          <w:rPr>
            <w:rFonts w:ascii="Arial" w:hAnsi="Arial" w:cs="Arial"/>
            <w:sz w:val="24"/>
          </w:rPr>
          <w:t xml:space="preserve"> me gustaría saber si puedes identificar la relación de estas con los modelos educativos, por ejemplo con el que te toco exponer.</w:t>
        </w:r>
      </w:ins>
    </w:p>
    <w:p w:rsidR="00730360" w:rsidRDefault="00730360" w:rsidP="00730360">
      <w:pPr>
        <w:jc w:val="both"/>
        <w:rPr>
          <w:ins w:id="8" w:author="Ana Maritza Vega Jauregui" w:date="2011-10-21T19:22:00Z"/>
          <w:rFonts w:ascii="Arial" w:hAnsi="Arial" w:cs="Arial"/>
          <w:sz w:val="24"/>
        </w:rPr>
      </w:pPr>
      <w:ins w:id="9" w:author="Ana Maritza Vega Jauregui" w:date="2011-10-21T19:20:00Z">
        <w:r>
          <w:rPr>
            <w:rFonts w:ascii="Arial" w:hAnsi="Arial" w:cs="Arial"/>
            <w:sz w:val="24"/>
          </w:rPr>
          <w:t xml:space="preserve">Con la lectura general no estoy segura de saber si te queda clara </w:t>
        </w:r>
      </w:ins>
      <w:ins w:id="10" w:author="Ana Maritza Vega Jauregui" w:date="2011-10-21T19:22:00Z">
        <w:r>
          <w:rPr>
            <w:rFonts w:ascii="Arial" w:hAnsi="Arial" w:cs="Arial"/>
            <w:sz w:val="24"/>
          </w:rPr>
          <w:t>cuál</w:t>
        </w:r>
      </w:ins>
      <w:ins w:id="11" w:author="Ana Maritza Vega Jauregui" w:date="2011-10-21T19:20:00Z">
        <w:r>
          <w:rPr>
            <w:rFonts w:ascii="Arial" w:hAnsi="Arial" w:cs="Arial"/>
            <w:sz w:val="24"/>
          </w:rPr>
          <w:t xml:space="preserve"> es la funci</w:t>
        </w:r>
      </w:ins>
      <w:ins w:id="12" w:author="Ana Maritza Vega Jauregui" w:date="2011-10-21T19:21:00Z">
        <w:r>
          <w:rPr>
            <w:rFonts w:ascii="Arial" w:hAnsi="Arial" w:cs="Arial"/>
            <w:sz w:val="24"/>
          </w:rPr>
          <w:t>ón del psicólogo en la evaluaci</w:t>
        </w:r>
      </w:ins>
      <w:ins w:id="13" w:author="Ana Maritza Vega Jauregui" w:date="2011-10-21T19:22:00Z">
        <w:r>
          <w:rPr>
            <w:rFonts w:ascii="Arial" w:hAnsi="Arial" w:cs="Arial"/>
            <w:sz w:val="24"/>
          </w:rPr>
          <w:t xml:space="preserve">ón educativa. </w:t>
        </w:r>
      </w:ins>
    </w:p>
    <w:p w:rsidR="00730360" w:rsidRDefault="00730360" w:rsidP="00730360">
      <w:pPr>
        <w:jc w:val="both"/>
        <w:rPr>
          <w:rFonts w:ascii="Arial" w:hAnsi="Arial" w:cs="Arial"/>
          <w:sz w:val="24"/>
        </w:rPr>
      </w:pPr>
      <w:bookmarkStart w:id="14" w:name="_GoBack"/>
      <w:bookmarkEnd w:id="14"/>
    </w:p>
    <w:p w:rsidR="00CB47D3" w:rsidRDefault="00CB47D3" w:rsidP="00782466">
      <w:pPr>
        <w:jc w:val="both"/>
        <w:rPr>
          <w:rFonts w:ascii="Arial" w:hAnsi="Arial" w:cs="Arial"/>
          <w:b/>
          <w:sz w:val="24"/>
        </w:rPr>
      </w:pPr>
      <w:commentRangeStart w:id="15"/>
      <w:r w:rsidRPr="00CB47D3">
        <w:rPr>
          <w:rFonts w:ascii="Arial" w:hAnsi="Arial" w:cs="Arial"/>
          <w:b/>
          <w:sz w:val="24"/>
        </w:rPr>
        <w:t>SEGÚN SU FINALIDAD Y FUNCION-</w:t>
      </w:r>
      <w:commentRangeEnd w:id="15"/>
      <w:r w:rsidR="00EC0704">
        <w:rPr>
          <w:rStyle w:val="Refdecomentario"/>
        </w:rPr>
        <w:commentReference w:id="15"/>
      </w:r>
    </w:p>
    <w:p w:rsidR="00CB47D3" w:rsidRDefault="00CB47D3" w:rsidP="00782466">
      <w:pPr>
        <w:jc w:val="both"/>
        <w:rPr>
          <w:rFonts w:ascii="Arial" w:hAnsi="Arial" w:cs="Arial"/>
          <w:sz w:val="24"/>
        </w:rPr>
      </w:pPr>
      <w:r w:rsidRPr="00CB47D3">
        <w:rPr>
          <w:rFonts w:ascii="Arial" w:hAnsi="Arial" w:cs="Arial"/>
          <w:sz w:val="24"/>
        </w:rPr>
        <w:t>FUNCION FORMATIVA</w:t>
      </w:r>
      <w:r>
        <w:rPr>
          <w:rFonts w:ascii="Arial" w:hAnsi="Arial" w:cs="Arial"/>
          <w:sz w:val="24"/>
        </w:rPr>
        <w:t xml:space="preserve">- se utiliza como estrategia de mejora y para ajustar los procesos educativos para conseguir las metas u objetivos previstos. </w:t>
      </w:r>
    </w:p>
    <w:p w:rsidR="00CB47D3" w:rsidRDefault="00CB47D3" w:rsidP="0078246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FUNCION SUMATIVA- se aplica en la evaluación de productos, es decir, de procesos terminados, con realizaciones precisas y valorables.se pretende medir su apreciación, </w:t>
      </w:r>
      <w:r>
        <w:rPr>
          <w:rFonts w:ascii="Arial" w:hAnsi="Arial" w:cs="Arial"/>
          <w:sz w:val="24"/>
          <w:szCs w:val="24"/>
        </w:rPr>
        <w:t>en función del empleo que se desea hacer del mismo posteriormente.</w:t>
      </w:r>
    </w:p>
    <w:p w:rsidR="00CB47D3" w:rsidRDefault="00CB47D3" w:rsidP="00782466">
      <w:pPr>
        <w:jc w:val="both"/>
        <w:rPr>
          <w:rFonts w:ascii="Arial" w:hAnsi="Arial" w:cs="Arial"/>
          <w:sz w:val="24"/>
        </w:rPr>
      </w:pPr>
    </w:p>
    <w:p w:rsidR="00CB47D3" w:rsidRDefault="00CB47D3" w:rsidP="00782466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SEGÚN SU EXTENSION-</w:t>
      </w:r>
    </w:p>
    <w:p w:rsidR="00CB47D3" w:rsidRDefault="00CB47D3" w:rsidP="007824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EVALUACION GLOBAL- </w:t>
      </w:r>
      <w:r w:rsidR="00782466">
        <w:rPr>
          <w:rFonts w:ascii="Arial" w:hAnsi="Arial" w:cs="Arial"/>
          <w:sz w:val="24"/>
          <w:szCs w:val="24"/>
        </w:rPr>
        <w:t>se pretende abarcar todos los componentes o dimensiones del alumno, del centro educativo, del programa. Con este tipo de evaluación, la comprensión de la realidad evaluada aumenta, pero no siempre es necesaria o posible.</w:t>
      </w:r>
    </w:p>
    <w:p w:rsidR="00782466" w:rsidRDefault="00782466" w:rsidP="007824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EVALUACION PARCIAL- </w:t>
      </w:r>
      <w:r>
        <w:rPr>
          <w:rFonts w:ascii="Arial" w:hAnsi="Arial" w:cs="Arial"/>
          <w:sz w:val="24"/>
          <w:szCs w:val="24"/>
        </w:rPr>
        <w:t>intenta el estudio o valoración de determinados componentes o dimensiones de un centro, de un programa educativo, de rendimiento de un alumno.</w:t>
      </w:r>
    </w:p>
    <w:p w:rsidR="00782466" w:rsidRDefault="00782466" w:rsidP="00782466">
      <w:pPr>
        <w:jc w:val="both"/>
        <w:rPr>
          <w:rFonts w:ascii="Arial" w:hAnsi="Arial" w:cs="Arial"/>
          <w:b/>
          <w:sz w:val="24"/>
        </w:rPr>
      </w:pPr>
      <w:r w:rsidRPr="00782466">
        <w:rPr>
          <w:rFonts w:ascii="Arial" w:hAnsi="Arial" w:cs="Arial"/>
          <w:b/>
          <w:sz w:val="24"/>
        </w:rPr>
        <w:t>SEGÚN LOS AGENTES EVALUADORES-</w:t>
      </w:r>
    </w:p>
    <w:p w:rsidR="00782466" w:rsidRDefault="00782466" w:rsidP="007824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EVALUACION INTERNA- </w:t>
      </w:r>
      <w:r>
        <w:rPr>
          <w:rFonts w:ascii="Arial" w:hAnsi="Arial" w:cs="Arial"/>
          <w:sz w:val="24"/>
          <w:szCs w:val="24"/>
        </w:rPr>
        <w:t>es aquella que es llevada a cabo y promovida por los propios integrantes de un centro, un programa educativo, etc.</w:t>
      </w:r>
    </w:p>
    <w:p w:rsidR="00782466" w:rsidRDefault="00782466" w:rsidP="0078246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EVALUACION EXTERNA- </w:t>
      </w:r>
      <w:r>
        <w:rPr>
          <w:rFonts w:ascii="Arial" w:hAnsi="Arial" w:cs="Arial"/>
          <w:sz w:val="24"/>
          <w:szCs w:val="24"/>
        </w:rPr>
        <w:t>se da cuando agentes no integrantes de un centro escolar o de un programa evalúan su funcionamiento. Suele ser el caso de la</w:t>
      </w:r>
    </w:p>
    <w:p w:rsidR="00782466" w:rsidRDefault="00782466" w:rsidP="0078246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"evaluación de expertos". Estos evaluadores pueden ser inspectores de evaluación, miembros de la Administración, investigadores, equipos de apoyo a la escuela.</w:t>
      </w:r>
    </w:p>
    <w:p w:rsidR="00782466" w:rsidRDefault="00782466" w:rsidP="0078246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782466" w:rsidRDefault="00782466" w:rsidP="0078246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SEGÚN EL MOMENTO DE APLICACIÓN-</w:t>
      </w:r>
    </w:p>
    <w:p w:rsidR="00782466" w:rsidRDefault="00782466" w:rsidP="0078246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782466" w:rsidRPr="00782466" w:rsidRDefault="00782466" w:rsidP="0078246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EVALUACION INICIAL- se realiza al comienzo del curso académico, de la implantación de un programa educativo, del funcionamiento de una institución escolar. Consiste en la recogida de datos en la situación de partida.</w:t>
      </w:r>
    </w:p>
    <w:p w:rsidR="00782466" w:rsidRDefault="00782466" w:rsidP="00782466">
      <w:pPr>
        <w:jc w:val="both"/>
        <w:rPr>
          <w:rFonts w:ascii="Arial" w:hAnsi="Arial" w:cs="Arial"/>
          <w:sz w:val="24"/>
        </w:rPr>
      </w:pPr>
    </w:p>
    <w:p w:rsidR="00782466" w:rsidRDefault="00782466" w:rsidP="007824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EVALUACION PROCESUAL-</w:t>
      </w:r>
      <w:r>
        <w:rPr>
          <w:rFonts w:ascii="Arial,Italic" w:hAnsi="Arial,Italic" w:cs="Arial,Italic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consiste en la valoración a través de la recogida continua y sistemática de datos, del funcionamiento de un centro, de un programa educativo, del proceso de aprendizaje de un alumno, de la eficacia de un profesor, etc. a lo largo del periodo de tiempo fijado para la consecución de unas metas u objetivos.</w:t>
      </w:r>
    </w:p>
    <w:p w:rsidR="00782466" w:rsidRDefault="00782466" w:rsidP="0078246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EVALUACION FINAL- </w:t>
      </w:r>
      <w:r>
        <w:rPr>
          <w:rFonts w:ascii="Arial" w:hAnsi="Arial" w:cs="Arial"/>
          <w:sz w:val="24"/>
          <w:szCs w:val="24"/>
        </w:rPr>
        <w:t>consiste en la recogida y valoración de unos datos al finalizar un periodo de tiempo previsto para la realización de un aprendizaje, un programa, un trabajo, un curso escolar, etc. o para la consecución de unos objetivos.</w:t>
      </w:r>
    </w:p>
    <w:p w:rsidR="00C071B6" w:rsidRPr="00C071B6" w:rsidRDefault="00C071B6" w:rsidP="00C071B6">
      <w:pPr>
        <w:jc w:val="both"/>
        <w:rPr>
          <w:rFonts w:ascii="Arial" w:hAnsi="Arial" w:cs="Arial"/>
          <w:sz w:val="24"/>
          <w:szCs w:val="24"/>
        </w:rPr>
      </w:pPr>
      <w:commentRangeStart w:id="16"/>
      <w:r w:rsidRPr="00C071B6">
        <w:rPr>
          <w:rFonts w:ascii="Arial" w:hAnsi="Arial" w:cs="Arial"/>
          <w:sz w:val="24"/>
          <w:szCs w:val="24"/>
        </w:rPr>
        <w:t xml:space="preserve">El </w:t>
      </w:r>
      <w:commentRangeEnd w:id="16"/>
      <w:r w:rsidR="00EC0704">
        <w:rPr>
          <w:rStyle w:val="Refdecomentario"/>
        </w:rPr>
        <w:commentReference w:id="16"/>
      </w:r>
      <w:r w:rsidRPr="00C071B6">
        <w:rPr>
          <w:rFonts w:ascii="Arial" w:hAnsi="Arial" w:cs="Arial"/>
          <w:sz w:val="24"/>
          <w:szCs w:val="24"/>
        </w:rPr>
        <w:t xml:space="preserve">Psicólogo en la educación desarrolla su actividad profesional principalmente en el marco de los sistemas sociales dedicados a la educación en todos sus diversos niveles y modalidades; tanto en los sistemas reglados, no reglados, formales e informales, y durante todo el ciclo vital de la persona. </w:t>
      </w:r>
    </w:p>
    <w:p w:rsidR="00DD614D" w:rsidRDefault="00C071B6" w:rsidP="00C071B6">
      <w:pPr>
        <w:jc w:val="both"/>
        <w:rPr>
          <w:rFonts w:ascii="Arial" w:hAnsi="Arial" w:cs="Arial"/>
          <w:sz w:val="24"/>
          <w:szCs w:val="24"/>
        </w:rPr>
      </w:pPr>
      <w:r w:rsidRPr="00C071B6">
        <w:rPr>
          <w:rFonts w:ascii="Arial" w:hAnsi="Arial" w:cs="Arial"/>
          <w:sz w:val="24"/>
          <w:szCs w:val="24"/>
        </w:rPr>
        <w:t>A sí mismo interviene en todos los procesos psicológicos que afectan al aprendizaje, o que de este se derivan, independientemente de su origen personal, grupal, social, de salud, etc., responsabilizándose de las implicaciones educativas de su intervención profesional y coordinándose, si procede, con otros profesionales.</w:t>
      </w:r>
    </w:p>
    <w:p w:rsidR="0023349A" w:rsidRDefault="0023349A" w:rsidP="00C071B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También el psicólogo es quien interviene proponiendo la introducción de modificaciones del entorno educativo y social que eviten la aparición y disminuyan las alteraciones en el desarrollo madurativo, social y educativo. Igualmente este participa en la atención educativa al desarrollo desde </w:t>
      </w:r>
      <w:proofErr w:type="gramStart"/>
      <w:r>
        <w:rPr>
          <w:rFonts w:ascii="Arial" w:hAnsi="Arial" w:cs="Arial"/>
          <w:sz w:val="24"/>
          <w:szCs w:val="24"/>
        </w:rPr>
        <w:t>la primeras</w:t>
      </w:r>
      <w:proofErr w:type="gramEnd"/>
      <w:r>
        <w:rPr>
          <w:rFonts w:ascii="Arial" w:hAnsi="Arial" w:cs="Arial"/>
          <w:sz w:val="24"/>
          <w:szCs w:val="24"/>
        </w:rPr>
        <w:t xml:space="preserve"> etapa de la vida, para detectar y prevenir a efectos socio-educativos las discapacidades e inadaptaciones funcionales, psíquicas y sociales.</w:t>
      </w:r>
    </w:p>
    <w:p w:rsidR="00CB7910" w:rsidRDefault="00CB7910" w:rsidP="00C071B6">
      <w:pPr>
        <w:jc w:val="both"/>
        <w:rPr>
          <w:rFonts w:ascii="Arial" w:hAnsi="Arial" w:cs="Arial"/>
          <w:sz w:val="24"/>
          <w:szCs w:val="24"/>
        </w:rPr>
      </w:pPr>
      <w:commentRangeStart w:id="17"/>
      <w:r>
        <w:rPr>
          <w:rFonts w:ascii="Arial" w:hAnsi="Arial" w:cs="Arial"/>
          <w:sz w:val="24"/>
          <w:szCs w:val="24"/>
        </w:rPr>
        <w:t xml:space="preserve">Se encarga de la evaluación </w:t>
      </w:r>
      <w:proofErr w:type="spellStart"/>
      <w:r>
        <w:rPr>
          <w:rFonts w:ascii="Arial" w:hAnsi="Arial" w:cs="Arial"/>
          <w:sz w:val="24"/>
          <w:szCs w:val="24"/>
        </w:rPr>
        <w:t>psico</w:t>
      </w:r>
      <w:proofErr w:type="spellEnd"/>
      <w:r>
        <w:rPr>
          <w:rFonts w:ascii="Arial" w:hAnsi="Arial" w:cs="Arial"/>
          <w:sz w:val="24"/>
          <w:szCs w:val="24"/>
        </w:rPr>
        <w:t xml:space="preserve">-educativa </w:t>
      </w:r>
      <w:commentRangeEnd w:id="17"/>
      <w:r w:rsidR="00EC0704">
        <w:rPr>
          <w:rStyle w:val="Refdecomentario"/>
        </w:rPr>
        <w:commentReference w:id="17"/>
      </w:r>
      <w:r>
        <w:rPr>
          <w:rFonts w:ascii="Arial" w:hAnsi="Arial" w:cs="Arial"/>
          <w:sz w:val="24"/>
          <w:szCs w:val="24"/>
        </w:rPr>
        <w:t xml:space="preserve">referida a la valoración de capacidades personales o grupales en relación con los objetivos de la educación y de igual manera del análisis del funcionamiento de las situaciones educativas, es necesario determinar las más adecuada relación entre el individuo y el grupo para </w:t>
      </w:r>
      <w:proofErr w:type="gramStart"/>
      <w:r>
        <w:rPr>
          <w:rFonts w:ascii="Arial" w:hAnsi="Arial" w:cs="Arial"/>
          <w:sz w:val="24"/>
          <w:szCs w:val="24"/>
        </w:rPr>
        <w:t>poder</w:t>
      </w:r>
      <w:proofErr w:type="gramEnd"/>
      <w:r>
        <w:rPr>
          <w:rFonts w:ascii="Arial" w:hAnsi="Arial" w:cs="Arial"/>
          <w:sz w:val="24"/>
          <w:szCs w:val="24"/>
        </w:rPr>
        <w:t xml:space="preserve"> satisfacer tales necesidades.</w:t>
      </w:r>
    </w:p>
    <w:p w:rsidR="00CB7910" w:rsidRDefault="00CB7910" w:rsidP="00C071B6">
      <w:pPr>
        <w:jc w:val="both"/>
        <w:rPr>
          <w:rFonts w:ascii="Arial" w:hAnsi="Arial" w:cs="Arial"/>
          <w:sz w:val="24"/>
          <w:szCs w:val="24"/>
        </w:rPr>
      </w:pPr>
      <w:commentRangeStart w:id="18"/>
      <w:r>
        <w:rPr>
          <w:rFonts w:ascii="Arial" w:hAnsi="Arial" w:cs="Arial"/>
          <w:sz w:val="24"/>
          <w:szCs w:val="24"/>
        </w:rPr>
        <w:t>CONCLUSION</w:t>
      </w:r>
      <w:commentRangeEnd w:id="18"/>
      <w:r w:rsidR="00EC0704">
        <w:rPr>
          <w:rStyle w:val="Refdecomentario"/>
        </w:rPr>
        <w:commentReference w:id="18"/>
      </w:r>
    </w:p>
    <w:p w:rsidR="00CB7910" w:rsidRDefault="00CB7910" w:rsidP="00C071B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mi opinión creo que la </w:t>
      </w:r>
      <w:r w:rsidR="00AB72F4">
        <w:rPr>
          <w:rFonts w:ascii="Arial" w:hAnsi="Arial" w:cs="Arial"/>
          <w:sz w:val="24"/>
          <w:szCs w:val="24"/>
        </w:rPr>
        <w:t xml:space="preserve">psicología educativa es muy importante para el desarrollo de la calidad de la educación, ya que esta desde hace </w:t>
      </w:r>
      <w:r w:rsidR="00AB72F4">
        <w:rPr>
          <w:rFonts w:ascii="Arial" w:hAnsi="Arial" w:cs="Arial"/>
          <w:sz w:val="24"/>
          <w:szCs w:val="24"/>
        </w:rPr>
        <w:lastRenderedPageBreak/>
        <w:t>aproximadamente veinte años ha dado una gran aportación tanto a la psicología como a la educación. De igual manera la evaluación ha sido de gran ayuda a la educación, pues esta se piensa como una actividad indispensable y previa a toda acción conveniente a elevar la calidad de la educación.</w:t>
      </w:r>
    </w:p>
    <w:p w:rsidR="00AB72F4" w:rsidRDefault="00AB72F4" w:rsidP="00C071B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Llego a la conclusión que la evaluación conduce a una reflexión sobre el valor de algo y que se expresa mediante la opinión de que ese algo es significativo. La evaluación educativa a su vez supone la existencia de acuerdos comunes, por ejemplo, cuando se cree que algo es bueno o conveniente para todos sin tener un conocimien</w:t>
      </w:r>
      <w:r w:rsidR="0077524D">
        <w:rPr>
          <w:rFonts w:ascii="Arial" w:hAnsi="Arial" w:cs="Arial"/>
          <w:sz w:val="24"/>
          <w:szCs w:val="24"/>
        </w:rPr>
        <w:t>to previo del contexto o grupo.</w:t>
      </w:r>
    </w:p>
    <w:p w:rsidR="0077524D" w:rsidRDefault="0077524D" w:rsidP="00C071B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Considero que el psicólogo educativo tiene un gran valor en las escuelas, pues tiene como objetivo mejorar el comportamiento del individuo en alguna situación educativa y </w:t>
      </w:r>
      <w:commentRangeStart w:id="19"/>
      <w:r>
        <w:rPr>
          <w:rFonts w:ascii="Arial" w:hAnsi="Arial" w:cs="Arial"/>
          <w:sz w:val="24"/>
          <w:szCs w:val="24"/>
        </w:rPr>
        <w:t>desarrollar las capacidades educativas del individuo, grupo o institución</w:t>
      </w:r>
      <w:commentRangeEnd w:id="19"/>
      <w:r w:rsidR="00EC0704">
        <w:rPr>
          <w:rStyle w:val="Refdecomentario"/>
        </w:rPr>
        <w:commentReference w:id="19"/>
      </w:r>
      <w:r>
        <w:rPr>
          <w:rFonts w:ascii="Arial" w:hAnsi="Arial" w:cs="Arial"/>
          <w:sz w:val="24"/>
          <w:szCs w:val="24"/>
        </w:rPr>
        <w:t xml:space="preserve">. </w:t>
      </w:r>
      <w:r w:rsidR="00A5588A">
        <w:rPr>
          <w:rFonts w:ascii="Arial" w:hAnsi="Arial" w:cs="Arial"/>
          <w:sz w:val="24"/>
          <w:szCs w:val="24"/>
        </w:rPr>
        <w:t xml:space="preserve">Se piensa que el desempeño del psicólogo educativo es lo mismo que el de un psicólogo clínico que solo interviene, y en parte es correcto pero aparte de intervenir busca prevenir, diagnosticar, intervenir, evaluar e investigar el comportamiento en el ámbito educativo con el fin de contribuir a un </w:t>
      </w:r>
      <w:proofErr w:type="spellStart"/>
      <w:r w:rsidR="00A5588A">
        <w:rPr>
          <w:rFonts w:ascii="Arial" w:hAnsi="Arial" w:cs="Arial"/>
          <w:sz w:val="24"/>
          <w:szCs w:val="24"/>
        </w:rPr>
        <w:t>bienenestar</w:t>
      </w:r>
      <w:proofErr w:type="spellEnd"/>
      <w:r w:rsidR="00A5588A">
        <w:rPr>
          <w:rFonts w:ascii="Arial" w:hAnsi="Arial" w:cs="Arial"/>
          <w:sz w:val="24"/>
          <w:szCs w:val="24"/>
        </w:rPr>
        <w:t xml:space="preserve"> del individuo o del grupo.</w:t>
      </w:r>
    </w:p>
    <w:p w:rsidR="00C452C8" w:rsidRDefault="00C452C8" w:rsidP="00C071B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finalidad de las evaluaciones educativas es generar un mayor rendimiento y mejorar la calidad de la educación por medio de las evaluaciones aplicadas, las cuales se asignaran dependiendo las necesidades de la institución, el grupo, o el individuo. Y en base al resultado de </w:t>
      </w:r>
      <w:proofErr w:type="gramStart"/>
      <w:r>
        <w:rPr>
          <w:rFonts w:ascii="Arial" w:hAnsi="Arial" w:cs="Arial"/>
          <w:sz w:val="24"/>
          <w:szCs w:val="24"/>
        </w:rPr>
        <w:t>esta evaluaciones</w:t>
      </w:r>
      <w:proofErr w:type="gramEnd"/>
      <w:r>
        <w:rPr>
          <w:rFonts w:ascii="Arial" w:hAnsi="Arial" w:cs="Arial"/>
          <w:sz w:val="24"/>
          <w:szCs w:val="24"/>
        </w:rPr>
        <w:t xml:space="preserve"> el psicólogo educativo intervendrá con el grupo de forma individual dependiendo la problemática que se esté presentando.</w:t>
      </w:r>
    </w:p>
    <w:p w:rsidR="00C452C8" w:rsidRDefault="00C452C8" w:rsidP="00C071B6">
      <w:pPr>
        <w:jc w:val="both"/>
        <w:rPr>
          <w:rFonts w:ascii="Arial" w:hAnsi="Arial" w:cs="Arial"/>
          <w:sz w:val="24"/>
          <w:szCs w:val="24"/>
        </w:rPr>
      </w:pPr>
    </w:p>
    <w:p w:rsidR="00C452C8" w:rsidRDefault="00C452C8" w:rsidP="00C071B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REFERENCIAS</w:t>
      </w:r>
    </w:p>
    <w:p w:rsidR="00C452C8" w:rsidRDefault="00C452C8" w:rsidP="00C071B6">
      <w:pPr>
        <w:jc w:val="both"/>
        <w:rPr>
          <w:rFonts w:ascii="Arial" w:hAnsi="Arial" w:cs="Arial"/>
          <w:sz w:val="24"/>
          <w:szCs w:val="24"/>
        </w:rPr>
      </w:pPr>
    </w:p>
    <w:commentRangeStart w:id="20"/>
    <w:p w:rsidR="00456377" w:rsidRPr="00C452C8" w:rsidRDefault="003529C4" w:rsidP="00C452C8">
      <w:pPr>
        <w:jc w:val="both"/>
        <w:rPr>
          <w:rFonts w:ascii="Arial" w:hAnsi="Arial" w:cs="Arial"/>
          <w:sz w:val="24"/>
        </w:rPr>
      </w:pPr>
      <w:r>
        <w:fldChar w:fldCharType="begin"/>
      </w:r>
      <w:r>
        <w:instrText xml:space="preserve"> HYPERLINK "http://www.oposicionesprofesores.com/biblio/docueduc/LA%20EVALUACI%D3N%20EDUCATIVA.pdf" </w:instrText>
      </w:r>
      <w:r>
        <w:fldChar w:fldCharType="separate"/>
      </w:r>
      <w:r w:rsidR="00DD614D" w:rsidRPr="00284833">
        <w:rPr>
          <w:rStyle w:val="Hipervnculo"/>
        </w:rPr>
        <w:t>http://www.oposicionesprofesores.com/biblio/docueduc/LA%20EVALUACI%D3N%20EDUCATIVA.pdf</w:t>
      </w:r>
      <w:r>
        <w:rPr>
          <w:rStyle w:val="Hipervnculo"/>
        </w:rPr>
        <w:fldChar w:fldCharType="end"/>
      </w:r>
    </w:p>
    <w:p w:rsidR="00DD614D" w:rsidRDefault="003529C4">
      <w:hyperlink r:id="rId8" w:anchor="v=onepage&amp;q&amp;f=false" w:history="1">
        <w:r w:rsidR="00DD614D" w:rsidRPr="00284833">
          <w:rPr>
            <w:rStyle w:val="Hipervnculo"/>
          </w:rPr>
          <w:t>http://books.google.com.mx/books?id=G64DlSJoTBAC&amp;printsec=frontcover&amp;dq=evaluacion+educativa&amp;hl=es&amp;ei=WL-UTsqGEoSPsQKoobjvAQ&amp;sa=X&amp;oi=book_result&amp;ct=book-thumbnail&amp;resnum=1&amp;ved=0CDEQ6wEwAA#v=onepage&amp;q&amp;f=false</w:t>
        </w:r>
      </w:hyperlink>
    </w:p>
    <w:p w:rsidR="00DD614D" w:rsidRDefault="003529C4">
      <w:hyperlink r:id="rId9" w:anchor="v=onepage&amp;q&amp;f=false" w:history="1">
        <w:r w:rsidR="00DD614D" w:rsidRPr="00284833">
          <w:rPr>
            <w:rStyle w:val="Hipervnculo"/>
          </w:rPr>
          <w:t>http://books.google.com.mx/books?id=cxRYh4iNF3MC&amp;printsec=frontcover&amp;dq=evaluacion+educativa&amp;hl=es&amp;ei=WL-UTsqGEoSPsQKoobjvAQ&amp;sa=X&amp;oi=book_result&amp;ct=book-thumbnail&amp;resnum=3&amp;ved=0CDoQ6wEwAg#v=onepage&amp;q&amp;f=false</w:t>
        </w:r>
      </w:hyperlink>
    </w:p>
    <w:p w:rsidR="00DD614D" w:rsidRDefault="003529C4">
      <w:hyperlink r:id="rId10" w:history="1">
        <w:r w:rsidR="00CB7910" w:rsidRPr="00284833">
          <w:rPr>
            <w:rStyle w:val="Hipervnculo"/>
          </w:rPr>
          <w:t>http://redalyc.uaemex.mx/pdf/447/44740211.pdf</w:t>
        </w:r>
      </w:hyperlink>
    </w:p>
    <w:p w:rsidR="00AB72F4" w:rsidRDefault="003529C4">
      <w:hyperlink r:id="rId11" w:history="1">
        <w:r w:rsidR="00AB72F4" w:rsidRPr="00284833">
          <w:rPr>
            <w:rStyle w:val="Hipervnculo"/>
          </w:rPr>
          <w:t>http://redalyc.uaemex.mx/pdf/447/44740211.pdf</w:t>
        </w:r>
      </w:hyperlink>
      <w:commentRangeEnd w:id="20"/>
      <w:r w:rsidR="00EC0704">
        <w:rPr>
          <w:rStyle w:val="Refdecomentario"/>
        </w:rPr>
        <w:commentReference w:id="20"/>
      </w:r>
    </w:p>
    <w:p w:rsidR="00AB72F4" w:rsidRDefault="00AB72F4"/>
    <w:p w:rsidR="00CB7910" w:rsidRDefault="00CB7910"/>
    <w:sectPr w:rsidR="00CB7910" w:rsidSect="00C329E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na Maritza Vega Jauregui" w:date="2011-10-21T18:59:00Z" w:initials="AMVJ">
    <w:p w:rsidR="00B26623" w:rsidRDefault="00B26623">
      <w:pPr>
        <w:pStyle w:val="Textocomentario"/>
      </w:pPr>
      <w:r>
        <w:rPr>
          <w:rStyle w:val="Refdecomentario"/>
        </w:rPr>
        <w:annotationRef/>
      </w:r>
      <w:r>
        <w:t xml:space="preserve">Bien Sintetiza </w:t>
      </w:r>
    </w:p>
  </w:comment>
  <w:comment w:id="2" w:author="Ana Maritza Vega Jauregui" w:date="2011-10-21T19:07:00Z" w:initials="AMVJ">
    <w:p w:rsidR="00B26623" w:rsidRDefault="00B26623">
      <w:pPr>
        <w:pStyle w:val="Textocomentario"/>
      </w:pPr>
      <w:r>
        <w:rPr>
          <w:rStyle w:val="Refdecomentario"/>
        </w:rPr>
        <w:annotationRef/>
      </w:r>
      <w:r w:rsidR="00EC0704">
        <w:t>ok</w:t>
      </w:r>
    </w:p>
  </w:comment>
  <w:comment w:id="15" w:author="Ana Maritza Vega Jauregui" w:date="2011-10-21T19:07:00Z" w:initials="AMVJ">
    <w:p w:rsidR="00EC0704" w:rsidRDefault="00EC0704">
      <w:pPr>
        <w:pStyle w:val="Textocomentario"/>
      </w:pPr>
      <w:r>
        <w:rPr>
          <w:rStyle w:val="Refdecomentario"/>
        </w:rPr>
        <w:annotationRef/>
      </w:r>
      <w:r>
        <w:t>¿Quién la clasifica de esta forma?</w:t>
      </w:r>
    </w:p>
  </w:comment>
  <w:comment w:id="16" w:author="Ana Maritza Vega Jauregui" w:date="2011-10-21T19:10:00Z" w:initials="AMVJ">
    <w:p w:rsidR="00EC0704" w:rsidRDefault="00EC0704">
      <w:pPr>
        <w:pStyle w:val="Textocomentario"/>
      </w:pPr>
      <w:r>
        <w:rPr>
          <w:rStyle w:val="Refdecomentario"/>
        </w:rPr>
        <w:annotationRef/>
      </w:r>
      <w:r>
        <w:t xml:space="preserve">Hace falta hilar la información previa con las actividades del </w:t>
      </w:r>
      <w:proofErr w:type="spellStart"/>
      <w:r>
        <w:t>psicologo</w:t>
      </w:r>
      <w:proofErr w:type="spellEnd"/>
      <w:r>
        <w:t xml:space="preserve">. </w:t>
      </w:r>
    </w:p>
  </w:comment>
  <w:comment w:id="17" w:author="Ana Maritza Vega Jauregui" w:date="2011-10-21T19:11:00Z" w:initials="AMVJ">
    <w:p w:rsidR="00EC0704" w:rsidRDefault="00EC0704">
      <w:pPr>
        <w:pStyle w:val="Textocomentario"/>
      </w:pPr>
      <w:r>
        <w:rPr>
          <w:rStyle w:val="Refdecomentario"/>
        </w:rPr>
        <w:annotationRef/>
      </w:r>
      <w:r>
        <w:t xml:space="preserve">Sí? Y que hace el docente? </w:t>
      </w:r>
    </w:p>
  </w:comment>
  <w:comment w:id="18" w:author="Ana Maritza Vega Jauregui" w:date="2011-10-21T19:16:00Z" w:initials="AMVJ">
    <w:p w:rsidR="00EC0704" w:rsidRDefault="00EC0704">
      <w:pPr>
        <w:pStyle w:val="Textocomentario"/>
      </w:pPr>
      <w:r>
        <w:rPr>
          <w:rStyle w:val="Refdecomentario"/>
        </w:rPr>
        <w:annotationRef/>
      </w:r>
      <w:r>
        <w:t xml:space="preserve">En esta parte  comentas la importancia de la p. educativa en general y me interesa saber l importancia de la intervención del psicólogo en la evaluación educativa </w:t>
      </w:r>
      <w:proofErr w:type="spellStart"/>
      <w:r>
        <w:t>especificamente</w:t>
      </w:r>
      <w:proofErr w:type="spellEnd"/>
      <w:r>
        <w:t>.</w:t>
      </w:r>
    </w:p>
  </w:comment>
  <w:comment w:id="19" w:author="Ana Maritza Vega Jauregui" w:date="2011-10-21T19:15:00Z" w:initials="AMVJ">
    <w:p w:rsidR="00EC0704" w:rsidRDefault="00EC0704">
      <w:pPr>
        <w:pStyle w:val="Textocomentario"/>
      </w:pPr>
      <w:r>
        <w:rPr>
          <w:rStyle w:val="Refdecomentario"/>
        </w:rPr>
        <w:annotationRef/>
      </w:r>
      <w:r>
        <w:t xml:space="preserve">Cómo? Se supone que para eso hacemos una evaluación. </w:t>
      </w:r>
    </w:p>
  </w:comment>
  <w:comment w:id="20" w:author="Ana Maritza Vega Jauregui" w:date="2011-10-21T19:13:00Z" w:initials="AMVJ">
    <w:p w:rsidR="00EC0704" w:rsidRDefault="00EC0704">
      <w:pPr>
        <w:pStyle w:val="Textocomentario"/>
      </w:pPr>
      <w:r>
        <w:rPr>
          <w:rStyle w:val="Refdecomentario"/>
        </w:rPr>
        <w:annotationRef/>
      </w:r>
      <w:r>
        <w:t>Mínimo un libro físico.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149" w:rsidRDefault="00321149" w:rsidP="00DD614D">
      <w:pPr>
        <w:spacing w:after="0" w:line="240" w:lineRule="auto"/>
      </w:pPr>
      <w:r>
        <w:separator/>
      </w:r>
    </w:p>
  </w:endnote>
  <w:endnote w:type="continuationSeparator" w:id="0">
    <w:p w:rsidR="00321149" w:rsidRDefault="00321149" w:rsidP="00DD6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149" w:rsidRDefault="00321149" w:rsidP="00DD614D">
      <w:pPr>
        <w:spacing w:after="0" w:line="240" w:lineRule="auto"/>
      </w:pPr>
      <w:r>
        <w:separator/>
      </w:r>
    </w:p>
  </w:footnote>
  <w:footnote w:type="continuationSeparator" w:id="0">
    <w:p w:rsidR="00321149" w:rsidRDefault="00321149" w:rsidP="00DD61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377"/>
    <w:rsid w:val="0001539C"/>
    <w:rsid w:val="00061B6E"/>
    <w:rsid w:val="0023349A"/>
    <w:rsid w:val="00290656"/>
    <w:rsid w:val="00321149"/>
    <w:rsid w:val="003C5D0C"/>
    <w:rsid w:val="00413E4B"/>
    <w:rsid w:val="00456377"/>
    <w:rsid w:val="005C2C58"/>
    <w:rsid w:val="006700A2"/>
    <w:rsid w:val="00730360"/>
    <w:rsid w:val="0077524D"/>
    <w:rsid w:val="00782466"/>
    <w:rsid w:val="00855D99"/>
    <w:rsid w:val="00896846"/>
    <w:rsid w:val="00A4357D"/>
    <w:rsid w:val="00A5588A"/>
    <w:rsid w:val="00AB72F4"/>
    <w:rsid w:val="00B26623"/>
    <w:rsid w:val="00C071B6"/>
    <w:rsid w:val="00C329E4"/>
    <w:rsid w:val="00C452C8"/>
    <w:rsid w:val="00CB47D3"/>
    <w:rsid w:val="00CB7910"/>
    <w:rsid w:val="00CD644B"/>
    <w:rsid w:val="00DD614D"/>
    <w:rsid w:val="00E81A67"/>
    <w:rsid w:val="00EC0704"/>
    <w:rsid w:val="00F4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61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614D"/>
  </w:style>
  <w:style w:type="paragraph" w:styleId="Piedepgina">
    <w:name w:val="footer"/>
    <w:basedOn w:val="Normal"/>
    <w:link w:val="PiedepginaCar"/>
    <w:uiPriority w:val="99"/>
    <w:unhideWhenUsed/>
    <w:rsid w:val="00DD61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614D"/>
  </w:style>
  <w:style w:type="character" w:styleId="Hipervnculo">
    <w:name w:val="Hyperlink"/>
    <w:basedOn w:val="Fuentedeprrafopredeter"/>
    <w:uiPriority w:val="99"/>
    <w:unhideWhenUsed/>
    <w:rsid w:val="00DD614D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B266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2662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266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66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662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6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61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614D"/>
  </w:style>
  <w:style w:type="paragraph" w:styleId="Piedepgina">
    <w:name w:val="footer"/>
    <w:basedOn w:val="Normal"/>
    <w:link w:val="PiedepginaCar"/>
    <w:uiPriority w:val="99"/>
    <w:unhideWhenUsed/>
    <w:rsid w:val="00DD614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614D"/>
  </w:style>
  <w:style w:type="character" w:styleId="Hipervnculo">
    <w:name w:val="Hyperlink"/>
    <w:basedOn w:val="Fuentedeprrafopredeter"/>
    <w:uiPriority w:val="99"/>
    <w:unhideWhenUsed/>
    <w:rsid w:val="00DD614D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B266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2662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266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66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662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66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s.google.com.mx/books?id=G64DlSJoTBAC&amp;printsec=frontcover&amp;dq=evaluacion+educativa&amp;hl=es&amp;ei=WL-UTsqGEoSPsQKoobjvAQ&amp;sa=X&amp;oi=book_result&amp;ct=book-thumbnail&amp;resnum=1&amp;ved=0CDEQ6wEwA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redalyc.uaemex.mx/pdf/447/44740211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redalyc.uaemex.mx/pdf/447/4474021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ooks.google.com.mx/books?id=cxRYh4iNF3MC&amp;printsec=frontcover&amp;dq=evaluacion+educativa&amp;hl=es&amp;ei=WL-UTsqGEoSPsQKoobjvAQ&amp;sa=X&amp;oi=book_result&amp;ct=book-thumbnail&amp;resnum=3&amp;ved=0CDoQ6wEwA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1424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</dc:creator>
  <cp:lastModifiedBy>Ana Maritza Vega Jauregui</cp:lastModifiedBy>
  <cp:revision>4</cp:revision>
  <dcterms:created xsi:type="dcterms:W3CDTF">2011-10-13T20:32:00Z</dcterms:created>
  <dcterms:modified xsi:type="dcterms:W3CDTF">2011-10-22T00:22:00Z</dcterms:modified>
</cp:coreProperties>
</file>